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5E950E13" w:rsidR="0024457F" w:rsidRPr="00396CE5" w:rsidRDefault="0024457F" w:rsidP="00A11B98">
      <w:pPr>
        <w:jc w:val="both"/>
        <w:rPr>
          <w:rFonts w:ascii="Calibri" w:hAnsi="Calibri" w:cs="Arial"/>
          <w:b/>
          <w:bCs/>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0240C">
        <w:rPr>
          <w:rFonts w:ascii="Calibri" w:hAnsi="Calibri" w:cs="Calibri"/>
          <w:sz w:val="22"/>
          <w:szCs w:val="22"/>
        </w:rPr>
        <w:t>e zjednodušeném po</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A11B98" w:rsidRPr="00A11B98">
        <w:rPr>
          <w:rFonts w:ascii="Calibri" w:hAnsi="Calibri" w:cs="Arial"/>
          <w:b/>
          <w:bCs/>
          <w:sz w:val="22"/>
          <w:szCs w:val="22"/>
        </w:rPr>
        <w:t xml:space="preserve">Léčivý přípravek ATC skupiny J01CR02 s účinnou látkou </w:t>
      </w:r>
      <w:r w:rsidR="00F0240C">
        <w:rPr>
          <w:rFonts w:ascii="Calibri" w:hAnsi="Calibri" w:cs="Arial"/>
          <w:b/>
          <w:bCs/>
          <w:sz w:val="22"/>
          <w:szCs w:val="22"/>
        </w:rPr>
        <w:t>a</w:t>
      </w:r>
      <w:r w:rsidR="00A11B98" w:rsidRPr="00A11B98">
        <w:rPr>
          <w:rFonts w:ascii="Calibri" w:hAnsi="Calibri" w:cs="Arial"/>
          <w:b/>
          <w:bCs/>
          <w:sz w:val="22"/>
          <w:szCs w:val="22"/>
        </w:rPr>
        <w:t>moxicilin a enzymový inhibitor</w:t>
      </w:r>
      <w:r w:rsidR="00A11B98">
        <w:rPr>
          <w:rFonts w:ascii="Calibri" w:hAnsi="Calibri" w:cs="Arial"/>
          <w:b/>
          <w:bCs/>
          <w:sz w:val="22"/>
          <w:szCs w:val="22"/>
        </w:rPr>
        <w:t>,</w:t>
      </w:r>
      <w:r w:rsidR="00A11B98" w:rsidRPr="00A11B98">
        <w:rPr>
          <w:rFonts w:ascii="Calibri" w:hAnsi="Calibri" w:cs="Arial"/>
          <w:b/>
          <w:bCs/>
          <w:sz w:val="22"/>
          <w:szCs w:val="22"/>
        </w:rPr>
        <w:t xml:space="preserve"> </w:t>
      </w:r>
      <w:r w:rsidR="00A11B98">
        <w:rPr>
          <w:rFonts w:ascii="Calibri" w:hAnsi="Calibri" w:cs="Calibri"/>
          <w:b/>
          <w:bCs/>
          <w:sz w:val="22"/>
          <w:szCs w:val="22"/>
        </w:rPr>
        <w:t xml:space="preserve">část …… </w:t>
      </w:r>
      <w:r w:rsidR="00A11B98">
        <w:rPr>
          <w:rFonts w:ascii="Calibri" w:hAnsi="Calibri" w:cs="Calibri"/>
          <w:i/>
          <w:iCs/>
          <w:sz w:val="22"/>
          <w:szCs w:val="22"/>
          <w:highlight w:val="yellow"/>
        </w:rPr>
        <w:t>(doplní dodavatel)</w:t>
      </w:r>
      <w:r w:rsidR="00A11B98" w:rsidRPr="0022356A">
        <w:rPr>
          <w:rFonts w:ascii="Calibri" w:hAnsi="Calibri" w:cs="Calibri"/>
          <w:b/>
          <w:bCs/>
          <w:sz w:val="22"/>
          <w:szCs w:val="22"/>
        </w:rPr>
        <w:t xml:space="preserve"> </w:t>
      </w:r>
      <w:r w:rsidR="00A11B98" w:rsidRPr="00593980">
        <w:rPr>
          <w:rFonts w:ascii="Calibri" w:hAnsi="Calibri" w:cs="Calibri"/>
          <w:sz w:val="22"/>
          <w:szCs w:val="22"/>
        </w:rPr>
        <w:t>nazvanou</w:t>
      </w:r>
      <w:r w:rsidR="00A11B98">
        <w:rPr>
          <w:rFonts w:ascii="Calibri" w:hAnsi="Calibri" w:cs="Calibri"/>
          <w:b/>
          <w:bCs/>
          <w:sz w:val="22"/>
          <w:szCs w:val="22"/>
        </w:rPr>
        <w:t xml:space="preserve"> </w:t>
      </w:r>
      <w:r w:rsidR="00A11B98" w:rsidRPr="00746CFC">
        <w:rPr>
          <w:rFonts w:ascii="Calibri" w:hAnsi="Calibri" w:cs="Calibri"/>
          <w:i/>
          <w:iCs/>
          <w:sz w:val="22"/>
          <w:szCs w:val="22"/>
        </w:rPr>
        <w:t>………………………</w:t>
      </w:r>
      <w:r w:rsidR="00F0240C">
        <w:rPr>
          <w:rFonts w:ascii="Calibri" w:hAnsi="Calibri" w:cs="Calibri"/>
          <w:sz w:val="22"/>
          <w:szCs w:val="22"/>
        </w:rPr>
        <w:t>……………………</w:t>
      </w:r>
      <w:proofErr w:type="gramStart"/>
      <w:r w:rsidR="00F0240C">
        <w:rPr>
          <w:rFonts w:ascii="Calibri" w:hAnsi="Calibri" w:cs="Calibri"/>
          <w:sz w:val="22"/>
          <w:szCs w:val="22"/>
        </w:rPr>
        <w:t>…….</w:t>
      </w:r>
      <w:proofErr w:type="gramEnd"/>
      <w:r w:rsidR="00A11B98" w:rsidRPr="00746CFC">
        <w:rPr>
          <w:rFonts w:ascii="Calibri" w:hAnsi="Calibri" w:cs="Calibri"/>
          <w:i/>
          <w:iCs/>
          <w:sz w:val="22"/>
          <w:szCs w:val="22"/>
        </w:rPr>
        <w:t>.</w:t>
      </w:r>
      <w:r w:rsidR="00A11B98">
        <w:rPr>
          <w:rFonts w:ascii="Calibri" w:hAnsi="Calibri" w:cs="Calibri"/>
          <w:i/>
          <w:iCs/>
          <w:sz w:val="22"/>
          <w:szCs w:val="22"/>
        </w:rPr>
        <w:t xml:space="preserve"> </w:t>
      </w:r>
      <w:r w:rsidR="00A11B98" w:rsidRPr="00746CFC">
        <w:rPr>
          <w:rFonts w:ascii="Calibri" w:hAnsi="Calibri" w:cs="Calibri"/>
          <w:i/>
          <w:iCs/>
          <w:sz w:val="22"/>
          <w:szCs w:val="22"/>
          <w:highlight w:val="yellow"/>
        </w:rPr>
        <w:t>(doplní</w:t>
      </w:r>
      <w:r w:rsidR="00A11B98" w:rsidRPr="00746CFC">
        <w:rPr>
          <w:rFonts w:ascii="Calibri" w:hAnsi="Calibri" w:cs="Calibri"/>
          <w:i/>
          <w:iCs/>
          <w:sz w:val="22"/>
          <w:szCs w:val="22"/>
        </w:rPr>
        <w:t xml:space="preserve"> </w:t>
      </w:r>
      <w:r w:rsidR="00A11B98" w:rsidRPr="00746CFC">
        <w:rPr>
          <w:rFonts w:ascii="Calibri" w:hAnsi="Calibri" w:cs="Calibri"/>
          <w:i/>
          <w:iCs/>
          <w:sz w:val="22"/>
          <w:szCs w:val="22"/>
          <w:highlight w:val="yellow"/>
        </w:rPr>
        <w:t>dodavatel)</w:t>
      </w:r>
      <w:r w:rsidR="00A11B98"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60B62AA" w:rsidR="00B50C12" w:rsidRPr="00396CE5" w:rsidRDefault="0024457F" w:rsidP="00396CE5">
      <w:pPr>
        <w:autoSpaceDE w:val="0"/>
        <w:autoSpaceDN w:val="0"/>
        <w:adjustRightInd w:val="0"/>
        <w:ind w:left="709" w:hanging="709"/>
        <w:jc w:val="both"/>
        <w:rPr>
          <w:rFonts w:ascii="Calibri" w:hAnsi="Calibri" w:cs="Arial"/>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D556D0" w:rsidRPr="00D556D0">
        <w:t xml:space="preserve"> </w:t>
      </w:r>
      <w:r w:rsidR="00A11B98" w:rsidRPr="00334CB7">
        <w:rPr>
          <w:rFonts w:ascii="Calibri" w:hAnsi="Calibri" w:cs="Calibri"/>
          <w:b/>
          <w:bCs/>
          <w:sz w:val="22"/>
          <w:szCs w:val="22"/>
        </w:rPr>
        <w:t xml:space="preserve">ATC skupiny J01CR02 s účinnou látkou </w:t>
      </w:r>
      <w:r w:rsidR="00F0240C">
        <w:rPr>
          <w:rFonts w:ascii="Calibri" w:hAnsi="Calibri" w:cs="Calibri"/>
          <w:b/>
          <w:bCs/>
          <w:sz w:val="22"/>
          <w:szCs w:val="22"/>
        </w:rPr>
        <w:t>a</w:t>
      </w:r>
      <w:r w:rsidR="00A11B98" w:rsidRPr="00334CB7">
        <w:rPr>
          <w:rFonts w:ascii="Calibri" w:hAnsi="Calibri" w:cs="Calibri"/>
          <w:b/>
          <w:bCs/>
          <w:sz w:val="22"/>
          <w:szCs w:val="22"/>
        </w:rPr>
        <w:t>moxicilin a enzymový inhibitor</w:t>
      </w:r>
      <w:r w:rsidR="00396CE5" w:rsidRPr="00396CE5">
        <w:rPr>
          <w:rFonts w:ascii="Calibri" w:hAnsi="Calibri" w:cs="Arial"/>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898170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A11B98">
        <w:rPr>
          <w:rFonts w:ascii="Calibri" w:hAnsi="Calibri" w:cs="Calibri"/>
          <w:sz w:val="22"/>
          <w:szCs w:val="22"/>
        </w:rPr>
        <w:t xml:space="preserve">1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00F2D1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5E1D53" w:rsidRPr="00BF51E8">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5E1D53">
        <w:rPr>
          <w:rFonts w:ascii="Calibri" w:hAnsi="Calibri" w:cs="Calibri"/>
          <w:sz w:val="22"/>
          <w:szCs w:val="22"/>
        </w:rPr>
        <w:t xml:space="preserve"> Adresa </w:t>
      </w:r>
      <w:proofErr w:type="gramStart"/>
      <w:r w:rsidR="005E1D53">
        <w:rPr>
          <w:rFonts w:ascii="Calibri" w:hAnsi="Calibri" w:cs="Calibri"/>
          <w:sz w:val="22"/>
          <w:szCs w:val="22"/>
        </w:rPr>
        <w:t>slouží</w:t>
      </w:r>
      <w:proofErr w:type="gramEnd"/>
      <w:r w:rsidR="005E1D53">
        <w:rPr>
          <w:rFonts w:ascii="Calibri" w:hAnsi="Calibri" w:cs="Calibri"/>
          <w:sz w:val="22"/>
          <w:szCs w:val="22"/>
        </w:rPr>
        <w:t xml:space="preserve">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w:t>
      </w:r>
      <w:r w:rsidRPr="004617FC">
        <w:rPr>
          <w:rFonts w:ascii="Calibri" w:hAnsi="Calibri" w:cs="Calibri"/>
          <w:sz w:val="22"/>
          <w:szCs w:val="22"/>
        </w:rPr>
        <w:lastRenderedPageBreak/>
        <w:t xml:space="preserve">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EAB56C3"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6203D5" w:rsidRPr="00493714">
        <w:rPr>
          <w:rFonts w:ascii="Calibri" w:hAnsi="Calibri" w:cs="Calibri"/>
          <w:sz w:val="22"/>
          <w:szCs w:val="22"/>
        </w:rPr>
        <w:t>v pracovních dnech</w:t>
      </w:r>
      <w:r w:rsidRPr="00493714">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Pr="004617FC" w:rsidRDefault="00C5183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96CE5"/>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D02F6"/>
    <w:rsid w:val="005E0F36"/>
    <w:rsid w:val="005E1D53"/>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565EF"/>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11B98"/>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556D0"/>
    <w:rsid w:val="00D66BCF"/>
    <w:rsid w:val="00D67A3D"/>
    <w:rsid w:val="00D91251"/>
    <w:rsid w:val="00D96513"/>
    <w:rsid w:val="00DD1CE0"/>
    <w:rsid w:val="00DD641C"/>
    <w:rsid w:val="00DD782B"/>
    <w:rsid w:val="00DE3207"/>
    <w:rsid w:val="00DE38CA"/>
    <w:rsid w:val="00E04AA8"/>
    <w:rsid w:val="00E16C66"/>
    <w:rsid w:val="00E174BC"/>
    <w:rsid w:val="00E21566"/>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240C"/>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5E1D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8</Pages>
  <Words>3215</Words>
  <Characters>18970</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54</cp:revision>
  <cp:lastPrinted>2018-05-18T08:11:00Z</cp:lastPrinted>
  <dcterms:created xsi:type="dcterms:W3CDTF">2020-12-12T19:09:00Z</dcterms:created>
  <dcterms:modified xsi:type="dcterms:W3CDTF">2023-04-11T09:41:00Z</dcterms:modified>
</cp:coreProperties>
</file>